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242" w:rsidRDefault="00C40242" w:rsidP="00C40242">
      <w:pPr>
        <w:jc w:val="center"/>
        <w:rPr>
          <w:b/>
        </w:rPr>
      </w:pPr>
      <w:r w:rsidRPr="00C40242">
        <w:rPr>
          <w:b/>
        </w:rPr>
        <w:t>Unit Plan</w:t>
      </w:r>
    </w:p>
    <w:p w:rsidR="000B7F32" w:rsidRPr="00C40242" w:rsidRDefault="000B7F32" w:rsidP="00C40242">
      <w:pPr>
        <w:jc w:val="center"/>
        <w:rPr>
          <w:b/>
        </w:rPr>
      </w:pPr>
    </w:p>
    <w:tbl>
      <w:tblPr>
        <w:tblStyle w:val="TableGrid"/>
        <w:tblW w:w="0" w:type="auto"/>
        <w:tblLook w:val="00A0"/>
      </w:tblPr>
      <w:tblGrid>
        <w:gridCol w:w="1850"/>
        <w:gridCol w:w="283"/>
        <w:gridCol w:w="2843"/>
        <w:gridCol w:w="4589"/>
      </w:tblGrid>
      <w:tr w:rsidR="00C40242">
        <w:trPr>
          <w:trHeight w:val="538"/>
        </w:trPr>
        <w:tc>
          <w:tcPr>
            <w:tcW w:w="2133" w:type="dxa"/>
            <w:gridSpan w:val="2"/>
            <w:shd w:val="clear" w:color="auto" w:fill="D9D9D9" w:themeFill="background1" w:themeFillShade="D9"/>
            <w:vAlign w:val="center"/>
          </w:tcPr>
          <w:p w:rsidR="00C40242" w:rsidRDefault="00C40242" w:rsidP="000927CE">
            <w:pPr>
              <w:rPr>
                <w:b/>
              </w:rPr>
            </w:pPr>
            <w:r>
              <w:rPr>
                <w:b/>
              </w:rPr>
              <w:t>Department:</w:t>
            </w:r>
          </w:p>
        </w:tc>
        <w:tc>
          <w:tcPr>
            <w:tcW w:w="7432" w:type="dxa"/>
            <w:gridSpan w:val="2"/>
            <w:shd w:val="clear" w:color="auto" w:fill="auto"/>
            <w:vAlign w:val="center"/>
          </w:tcPr>
          <w:p w:rsidR="00C40242" w:rsidRDefault="00C40242" w:rsidP="004C4F5E">
            <w:pPr>
              <w:rPr>
                <w:b/>
              </w:rPr>
            </w:pPr>
            <w:r>
              <w:rPr>
                <w:b/>
              </w:rPr>
              <w:t>World Languages</w:t>
            </w:r>
          </w:p>
        </w:tc>
      </w:tr>
      <w:tr w:rsidR="00C40242">
        <w:trPr>
          <w:trHeight w:val="538"/>
        </w:trPr>
        <w:tc>
          <w:tcPr>
            <w:tcW w:w="2133" w:type="dxa"/>
            <w:gridSpan w:val="2"/>
            <w:shd w:val="clear" w:color="auto" w:fill="D9D9D9" w:themeFill="background1" w:themeFillShade="D9"/>
            <w:vAlign w:val="center"/>
          </w:tcPr>
          <w:p w:rsidR="00C40242" w:rsidRDefault="00C40242" w:rsidP="000927CE">
            <w:pPr>
              <w:rPr>
                <w:b/>
              </w:rPr>
            </w:pPr>
            <w:r>
              <w:rPr>
                <w:b/>
              </w:rPr>
              <w:t>Course:</w:t>
            </w:r>
          </w:p>
        </w:tc>
        <w:tc>
          <w:tcPr>
            <w:tcW w:w="7432" w:type="dxa"/>
            <w:gridSpan w:val="2"/>
            <w:shd w:val="clear" w:color="auto" w:fill="auto"/>
            <w:vAlign w:val="center"/>
          </w:tcPr>
          <w:p w:rsidR="00C40242" w:rsidRDefault="00092C2D" w:rsidP="004C4F5E">
            <w:pPr>
              <w:rPr>
                <w:b/>
              </w:rPr>
            </w:pPr>
            <w:r>
              <w:rPr>
                <w:b/>
              </w:rPr>
              <w:t>Spanish 2</w:t>
            </w:r>
          </w:p>
        </w:tc>
      </w:tr>
      <w:tr w:rsidR="000927CE">
        <w:trPr>
          <w:trHeight w:val="538"/>
        </w:trPr>
        <w:tc>
          <w:tcPr>
            <w:tcW w:w="2133" w:type="dxa"/>
            <w:gridSpan w:val="2"/>
            <w:shd w:val="clear" w:color="auto" w:fill="D9D9D9" w:themeFill="background1" w:themeFillShade="D9"/>
            <w:vAlign w:val="center"/>
          </w:tcPr>
          <w:p w:rsidR="000927CE" w:rsidRPr="000416AD" w:rsidRDefault="000927CE" w:rsidP="000927CE">
            <w:pPr>
              <w:rPr>
                <w:b/>
              </w:rPr>
            </w:pPr>
            <w:r>
              <w:rPr>
                <w:b/>
              </w:rPr>
              <w:t>Theme:</w:t>
            </w:r>
          </w:p>
        </w:tc>
        <w:tc>
          <w:tcPr>
            <w:tcW w:w="7432" w:type="dxa"/>
            <w:gridSpan w:val="2"/>
            <w:shd w:val="clear" w:color="auto" w:fill="auto"/>
            <w:vAlign w:val="center"/>
          </w:tcPr>
          <w:p w:rsidR="000927CE" w:rsidRPr="000416AD" w:rsidRDefault="00092C2D" w:rsidP="0033281E">
            <w:pPr>
              <w:rPr>
                <w:b/>
              </w:rPr>
            </w:pPr>
            <w:r>
              <w:rPr>
                <w:b/>
              </w:rPr>
              <w:t xml:space="preserve">Travel and </w:t>
            </w:r>
            <w:r w:rsidR="0033281E">
              <w:rPr>
                <w:b/>
              </w:rPr>
              <w:t>Contemporary Life</w:t>
            </w:r>
            <w:ins w:id="0" w:author="Terrill Laura" w:date="2012-05-21T22:42:00Z">
              <w:r w:rsidR="00445095">
                <w:rPr>
                  <w:b/>
                </w:rPr>
                <w:t xml:space="preserve">  AP Theme</w:t>
              </w:r>
            </w:ins>
          </w:p>
        </w:tc>
      </w:tr>
      <w:tr w:rsidR="000927CE">
        <w:trPr>
          <w:trHeight w:val="538"/>
        </w:trPr>
        <w:tc>
          <w:tcPr>
            <w:tcW w:w="2133" w:type="dxa"/>
            <w:gridSpan w:val="2"/>
            <w:shd w:val="clear" w:color="auto" w:fill="D9D9D9" w:themeFill="background1" w:themeFillShade="D9"/>
            <w:vAlign w:val="center"/>
          </w:tcPr>
          <w:p w:rsidR="000927CE" w:rsidRPr="000416AD" w:rsidRDefault="000927CE" w:rsidP="000927CE">
            <w:pPr>
              <w:rPr>
                <w:b/>
              </w:rPr>
            </w:pPr>
            <w:r>
              <w:rPr>
                <w:b/>
              </w:rPr>
              <w:t>Topic:</w:t>
            </w:r>
          </w:p>
        </w:tc>
        <w:tc>
          <w:tcPr>
            <w:tcW w:w="7432" w:type="dxa"/>
            <w:gridSpan w:val="2"/>
            <w:shd w:val="clear" w:color="auto" w:fill="auto"/>
            <w:vAlign w:val="center"/>
          </w:tcPr>
          <w:p w:rsidR="000927CE" w:rsidRPr="000416AD" w:rsidRDefault="00092C2D" w:rsidP="000927CE">
            <w:pPr>
              <w:rPr>
                <w:b/>
              </w:rPr>
            </w:pPr>
            <w:r>
              <w:rPr>
                <w:b/>
              </w:rPr>
              <w:t>“Travel the world”</w:t>
            </w:r>
          </w:p>
        </w:tc>
      </w:tr>
      <w:tr w:rsidR="004C4F5E">
        <w:trPr>
          <w:trHeight w:val="538"/>
        </w:trPr>
        <w:tc>
          <w:tcPr>
            <w:tcW w:w="2133" w:type="dxa"/>
            <w:gridSpan w:val="2"/>
            <w:shd w:val="clear" w:color="auto" w:fill="D9D9D9" w:themeFill="background1" w:themeFillShade="D9"/>
            <w:vAlign w:val="center"/>
          </w:tcPr>
          <w:p w:rsidR="004C4F5E" w:rsidRPr="000416AD" w:rsidRDefault="004C4F5E" w:rsidP="004C4F5E">
            <w:pPr>
              <w:rPr>
                <w:b/>
              </w:rPr>
            </w:pPr>
            <w:r>
              <w:rPr>
                <w:b/>
              </w:rPr>
              <w:t>Learning Scenario</w:t>
            </w:r>
          </w:p>
        </w:tc>
        <w:tc>
          <w:tcPr>
            <w:tcW w:w="7432" w:type="dxa"/>
            <w:gridSpan w:val="2"/>
            <w:shd w:val="clear" w:color="auto" w:fill="auto"/>
            <w:vAlign w:val="center"/>
          </w:tcPr>
          <w:p w:rsidR="000E697C" w:rsidRDefault="00092C2D" w:rsidP="00A4446A">
            <w:pPr>
              <w:widowControl w:val="0"/>
              <w:tabs>
                <w:tab w:val="left" w:pos="220"/>
              </w:tabs>
              <w:autoSpaceDE w:val="0"/>
              <w:autoSpaceDN w:val="0"/>
              <w:adjustRightInd w:val="0"/>
              <w:rPr>
                <w:rFonts w:cs="Verdana"/>
                <w:szCs w:val="22"/>
                <w:lang w:bidi="en-US"/>
              </w:rPr>
            </w:pPr>
            <w:r>
              <w:rPr>
                <w:rFonts w:cs="Verdana"/>
                <w:szCs w:val="22"/>
                <w:lang w:bidi="en-US"/>
              </w:rPr>
              <w:t>Students will be able to make arrangements for an extended trip overseas, determine an itinerary, describe the ideal vacation spot, choose restaurants for meals, find lodging, make purchases, ask for and follow directions, and interview others about their travel experiences and describe their vacation to others.</w:t>
            </w:r>
          </w:p>
          <w:p w:rsidR="000E697C" w:rsidRPr="005F73AC" w:rsidRDefault="000E697C" w:rsidP="00A4446A">
            <w:pPr>
              <w:widowControl w:val="0"/>
              <w:tabs>
                <w:tab w:val="left" w:pos="220"/>
              </w:tabs>
              <w:autoSpaceDE w:val="0"/>
              <w:autoSpaceDN w:val="0"/>
              <w:adjustRightInd w:val="0"/>
              <w:rPr>
                <w:rFonts w:cs="Verdana"/>
                <w:szCs w:val="22"/>
                <w:lang w:bidi="en-US"/>
              </w:rPr>
            </w:pPr>
          </w:p>
        </w:tc>
      </w:tr>
      <w:tr w:rsidR="008953DF">
        <w:trPr>
          <w:trHeight w:val="538"/>
        </w:trPr>
        <w:tc>
          <w:tcPr>
            <w:tcW w:w="2133" w:type="dxa"/>
            <w:gridSpan w:val="2"/>
            <w:shd w:val="clear" w:color="auto" w:fill="D9D9D9" w:themeFill="background1" w:themeFillShade="D9"/>
            <w:vAlign w:val="center"/>
          </w:tcPr>
          <w:p w:rsidR="008953DF" w:rsidRDefault="008953DF" w:rsidP="004C4F5E">
            <w:pPr>
              <w:rPr>
                <w:b/>
              </w:rPr>
            </w:pPr>
            <w:r>
              <w:rPr>
                <w:b/>
              </w:rPr>
              <w:t>Standard(s):</w:t>
            </w:r>
          </w:p>
        </w:tc>
        <w:tc>
          <w:tcPr>
            <w:tcW w:w="7432" w:type="dxa"/>
            <w:gridSpan w:val="2"/>
            <w:shd w:val="clear" w:color="auto" w:fill="auto"/>
            <w:vAlign w:val="center"/>
          </w:tcPr>
          <w:p w:rsidR="008953DF" w:rsidRPr="003A2700" w:rsidRDefault="00092C2D" w:rsidP="004C4F5E">
            <w:r>
              <w:t>State and national standards are given in the course outline. Course level enduring understandings and essential questions are also in the course outline.</w:t>
            </w:r>
          </w:p>
        </w:tc>
      </w:tr>
      <w:tr w:rsidR="000416AD">
        <w:trPr>
          <w:trHeight w:val="538"/>
        </w:trPr>
        <w:tc>
          <w:tcPr>
            <w:tcW w:w="9565" w:type="dxa"/>
            <w:gridSpan w:val="4"/>
            <w:shd w:val="clear" w:color="auto" w:fill="FFFF00"/>
            <w:vAlign w:val="center"/>
          </w:tcPr>
          <w:p w:rsidR="000416AD" w:rsidRPr="000416AD" w:rsidRDefault="000416AD" w:rsidP="000416AD">
            <w:pPr>
              <w:jc w:val="center"/>
              <w:rPr>
                <w:b/>
              </w:rPr>
            </w:pPr>
            <w:r w:rsidRPr="000416AD">
              <w:rPr>
                <w:b/>
              </w:rPr>
              <w:t xml:space="preserve"> Desired Results</w:t>
            </w:r>
          </w:p>
        </w:tc>
      </w:tr>
      <w:tr w:rsidR="008953DF">
        <w:trPr>
          <w:trHeight w:val="179"/>
        </w:trPr>
        <w:tc>
          <w:tcPr>
            <w:tcW w:w="2133" w:type="dxa"/>
            <w:gridSpan w:val="2"/>
            <w:shd w:val="clear" w:color="auto" w:fill="D9D9D9" w:themeFill="background1" w:themeFillShade="D9"/>
          </w:tcPr>
          <w:p w:rsidR="008953DF" w:rsidRPr="008953DF" w:rsidRDefault="008953DF" w:rsidP="008953DF">
            <w:pPr>
              <w:rPr>
                <w:b/>
              </w:rPr>
            </w:pPr>
            <w:r w:rsidRPr="000416AD">
              <w:rPr>
                <w:b/>
              </w:rPr>
              <w:t>Understandings</w:t>
            </w:r>
          </w:p>
        </w:tc>
        <w:tc>
          <w:tcPr>
            <w:tcW w:w="7432" w:type="dxa"/>
            <w:gridSpan w:val="2"/>
          </w:tcPr>
          <w:p w:rsidR="000E697C" w:rsidRDefault="00092C2D" w:rsidP="00092C2D">
            <w:pPr>
              <w:pStyle w:val="ListParagraph"/>
              <w:numPr>
                <w:ilvl w:val="0"/>
                <w:numId w:val="19"/>
                <w:numberingChange w:id="1" w:author="Terrill Laura" w:date="2012-05-21T22:42:00Z" w:original=""/>
              </w:numPr>
              <w:rPr>
                <w:rFonts w:cs="Verdana"/>
                <w:szCs w:val="22"/>
                <w:lang w:bidi="en-US"/>
              </w:rPr>
            </w:pPr>
            <w:r>
              <w:rPr>
                <w:rFonts w:cs="Verdana"/>
                <w:szCs w:val="22"/>
                <w:lang w:bidi="en-US"/>
              </w:rPr>
              <w:t>Travel abroad is a rewarding and exciting learning experience</w:t>
            </w:r>
            <w:ins w:id="2" w:author="Terrill Laura" w:date="2012-05-21T22:42:00Z">
              <w:r w:rsidR="00445095">
                <w:rPr>
                  <w:rFonts w:cs="Verdana"/>
                  <w:szCs w:val="22"/>
                  <w:lang w:bidi="en-US"/>
                </w:rPr>
                <w:t xml:space="preserve">Travel is a learning experience. </w:t>
              </w:r>
            </w:ins>
          </w:p>
          <w:p w:rsidR="008953DF" w:rsidRPr="00092C2D" w:rsidRDefault="00092C2D" w:rsidP="000E697C">
            <w:pPr>
              <w:pStyle w:val="ListParagraph"/>
              <w:numPr>
                <w:ilvl w:val="0"/>
                <w:numId w:val="19"/>
                <w:numberingChange w:id="3" w:author="Terrill Laura" w:date="2012-05-21T22:42:00Z" w:original=""/>
              </w:numPr>
              <w:rPr>
                <w:rFonts w:cs="Verdana"/>
                <w:szCs w:val="22"/>
                <w:lang w:bidi="en-US"/>
              </w:rPr>
            </w:pPr>
            <w:r>
              <w:rPr>
                <w:rFonts w:cs="Verdana"/>
                <w:szCs w:val="22"/>
                <w:lang w:bidi="en-US"/>
              </w:rPr>
              <w:t>Travel to a Spanish-speaking country is feasible and will allow students to encounter new perspectives, products, and people.</w:t>
            </w:r>
            <w:ins w:id="4" w:author="Terrill Laura" w:date="2012-05-21T22:42:00Z">
              <w:r w:rsidR="00445095">
                <w:rPr>
                  <w:rFonts w:cs="Verdana"/>
                  <w:szCs w:val="22"/>
                  <w:lang w:bidi="en-US"/>
                </w:rPr>
                <w:t xml:space="preserve"> I</w:t>
              </w:r>
            </w:ins>
            <w:ins w:id="5" w:author="Terrill Laura" w:date="2012-05-21T22:43:00Z">
              <w:r w:rsidR="00445095">
                <w:rPr>
                  <w:rFonts w:cs="Verdana"/>
                  <w:szCs w:val="22"/>
                  <w:lang w:bidi="en-US"/>
                </w:rPr>
                <w:t>’</w:t>
              </w:r>
              <w:r w:rsidR="00445095">
                <w:rPr>
                  <w:rFonts w:cs="Verdana"/>
                  <w:szCs w:val="22"/>
                  <w:lang w:bidi="en-US"/>
                </w:rPr>
                <w:t xml:space="preserve">m not sure you need this one. </w:t>
              </w:r>
            </w:ins>
          </w:p>
        </w:tc>
      </w:tr>
      <w:tr w:rsidR="008953DF">
        <w:trPr>
          <w:trHeight w:val="179"/>
        </w:trPr>
        <w:tc>
          <w:tcPr>
            <w:tcW w:w="2133" w:type="dxa"/>
            <w:gridSpan w:val="2"/>
            <w:shd w:val="clear" w:color="auto" w:fill="D9D9D9" w:themeFill="background1" w:themeFillShade="D9"/>
          </w:tcPr>
          <w:p w:rsidR="008953DF" w:rsidRDefault="008953DF" w:rsidP="008953DF">
            <w:pPr>
              <w:rPr>
                <w:b/>
              </w:rPr>
            </w:pPr>
            <w:r>
              <w:rPr>
                <w:b/>
              </w:rPr>
              <w:t>Essential Questions</w:t>
            </w:r>
          </w:p>
        </w:tc>
        <w:tc>
          <w:tcPr>
            <w:tcW w:w="7432" w:type="dxa"/>
            <w:gridSpan w:val="2"/>
          </w:tcPr>
          <w:p w:rsidR="0093351D" w:rsidRDefault="0093351D" w:rsidP="0093351D">
            <w:pPr>
              <w:pStyle w:val="ListParagraph"/>
              <w:numPr>
                <w:ilvl w:val="0"/>
                <w:numId w:val="19"/>
                <w:numberingChange w:id="6" w:author="Terrill Laura" w:date="2012-05-21T22:42:00Z" w:original=""/>
              </w:numPr>
              <w:rPr>
                <w:rFonts w:cs="Verdana"/>
                <w:szCs w:val="22"/>
                <w:lang w:bidi="en-US"/>
              </w:rPr>
            </w:pPr>
            <w:r>
              <w:rPr>
                <w:rFonts w:cs="Verdana"/>
                <w:szCs w:val="22"/>
                <w:lang w:bidi="en-US"/>
              </w:rPr>
              <w:t>What can</w:t>
            </w:r>
            <w:r w:rsidR="00092C2D">
              <w:rPr>
                <w:rFonts w:cs="Verdana"/>
                <w:szCs w:val="22"/>
                <w:lang w:bidi="en-US"/>
              </w:rPr>
              <w:t xml:space="preserve"> I lea</w:t>
            </w:r>
            <w:r>
              <w:rPr>
                <w:rFonts w:cs="Verdana"/>
                <w:szCs w:val="22"/>
                <w:lang w:bidi="en-US"/>
              </w:rPr>
              <w:t>rn about myself and about other people and cultures during a trip abroad?</w:t>
            </w:r>
          </w:p>
          <w:p w:rsidR="008953DF" w:rsidRPr="0093351D" w:rsidRDefault="0093351D" w:rsidP="000E697C">
            <w:pPr>
              <w:pStyle w:val="ListParagraph"/>
              <w:numPr>
                <w:ilvl w:val="0"/>
                <w:numId w:val="19"/>
                <w:numberingChange w:id="7" w:author="Terrill Laura" w:date="2012-05-21T22:42:00Z" w:original=""/>
              </w:numPr>
              <w:rPr>
                <w:rFonts w:cs="Verdana"/>
                <w:szCs w:val="22"/>
                <w:lang w:bidi="en-US"/>
              </w:rPr>
            </w:pPr>
            <w:r>
              <w:rPr>
                <w:rFonts w:cs="Verdana"/>
                <w:szCs w:val="22"/>
                <w:lang w:bidi="en-US"/>
              </w:rPr>
              <w:t>What experiences will be different and similar to experiences that I might have in my home community?</w:t>
            </w:r>
          </w:p>
        </w:tc>
      </w:tr>
      <w:tr w:rsidR="000416AD">
        <w:trPr>
          <w:trHeight w:val="538"/>
        </w:trPr>
        <w:tc>
          <w:tcPr>
            <w:tcW w:w="4976" w:type="dxa"/>
            <w:gridSpan w:val="3"/>
            <w:shd w:val="clear" w:color="auto" w:fill="D9D9D9" w:themeFill="background1" w:themeFillShade="D9"/>
          </w:tcPr>
          <w:p w:rsidR="004D4008" w:rsidRPr="004D4008" w:rsidRDefault="000927CE" w:rsidP="004D4008">
            <w:pPr>
              <w:jc w:val="center"/>
              <w:rPr>
                <w:b/>
              </w:rPr>
            </w:pPr>
            <w:r>
              <w:rPr>
                <w:b/>
              </w:rPr>
              <w:t>Skills / Functions</w:t>
            </w:r>
          </w:p>
          <w:p w:rsidR="000927CE" w:rsidRDefault="000927CE" w:rsidP="000927CE">
            <w:pPr>
              <w:jc w:val="center"/>
            </w:pPr>
            <w:r>
              <w:t>what students will know and be able to do</w:t>
            </w:r>
          </w:p>
          <w:p w:rsidR="000416AD" w:rsidRDefault="000416AD" w:rsidP="000927CE"/>
        </w:tc>
        <w:tc>
          <w:tcPr>
            <w:tcW w:w="4589" w:type="dxa"/>
            <w:shd w:val="clear" w:color="auto" w:fill="D9D9D9" w:themeFill="background1" w:themeFillShade="D9"/>
            <w:vAlign w:val="center"/>
          </w:tcPr>
          <w:p w:rsidR="004D4008" w:rsidRPr="004D4008" w:rsidRDefault="000416AD" w:rsidP="00BE012C">
            <w:pPr>
              <w:jc w:val="center"/>
              <w:rPr>
                <w:b/>
              </w:rPr>
            </w:pPr>
            <w:r w:rsidRPr="004D4008">
              <w:rPr>
                <w:b/>
              </w:rPr>
              <w:t xml:space="preserve">Knowledge </w:t>
            </w:r>
          </w:p>
          <w:p w:rsidR="000416AD" w:rsidRDefault="004D4008" w:rsidP="000927CE">
            <w:pPr>
              <w:jc w:val="center"/>
            </w:pPr>
            <w:r>
              <w:t>what students will need in terms of vocabulary and structures to demonstrate their knowledge</w:t>
            </w:r>
          </w:p>
        </w:tc>
      </w:tr>
      <w:tr w:rsidR="0033281E" w:rsidRPr="0033281E">
        <w:trPr>
          <w:cantSplit/>
          <w:trHeight w:val="361"/>
        </w:trPr>
        <w:tc>
          <w:tcPr>
            <w:tcW w:w="4976" w:type="dxa"/>
            <w:gridSpan w:val="3"/>
          </w:tcPr>
          <w:p w:rsidR="0033281E" w:rsidRDefault="0033281E" w:rsidP="0093351D">
            <w:pPr>
              <w:rPr>
                <w:rFonts w:ascii="Times New Roman" w:hAnsi="Times New Roman" w:cs="Times New Roman"/>
              </w:rPr>
            </w:pPr>
            <w:r w:rsidRPr="00572639">
              <w:rPr>
                <w:rFonts w:ascii="Times New Roman" w:hAnsi="Times New Roman" w:cs="Times New Roman"/>
              </w:rPr>
              <w:t>Make travel arrangements for an extended trip overseas</w:t>
            </w:r>
          </w:p>
          <w:p w:rsidR="0033281E" w:rsidRPr="0093351D" w:rsidRDefault="0033281E" w:rsidP="0093351D">
            <w:pPr>
              <w:rPr>
                <w:rFonts w:ascii="Times New Roman" w:hAnsi="Times New Roman" w:cs="Times New Roman"/>
              </w:rPr>
            </w:pPr>
          </w:p>
        </w:tc>
        <w:tc>
          <w:tcPr>
            <w:tcW w:w="4589" w:type="dxa"/>
          </w:tcPr>
          <w:p w:rsidR="0033281E" w:rsidRDefault="0033281E" w:rsidP="0033281E">
            <w:pPr>
              <w:rPr>
                <w:lang w:val="es-EC"/>
              </w:rPr>
            </w:pPr>
            <w:r w:rsidRPr="0093351D">
              <w:rPr>
                <w:lang w:val="es-EC"/>
              </w:rPr>
              <w:t>Basic conditional (me gustaría, prefería, quería</w:t>
            </w:r>
            <w:r w:rsidR="00927776">
              <w:rPr>
                <w:lang w:val="es-EC"/>
              </w:rPr>
              <w:t>, podría</w:t>
            </w:r>
            <w:r w:rsidRPr="0093351D">
              <w:rPr>
                <w:lang w:val="es-EC"/>
              </w:rPr>
              <w:t>)</w:t>
            </w:r>
          </w:p>
          <w:p w:rsidR="00927776" w:rsidRDefault="00927776" w:rsidP="0033281E">
            <w:pPr>
              <w:rPr>
                <w:lang w:val="es-EC"/>
              </w:rPr>
            </w:pPr>
          </w:p>
          <w:p w:rsidR="00927776" w:rsidRPr="0093351D" w:rsidRDefault="00927776" w:rsidP="0033281E">
            <w:pPr>
              <w:rPr>
                <w:lang w:val="es-EC"/>
              </w:rPr>
            </w:pPr>
            <w:r>
              <w:rPr>
                <w:lang w:val="es-EC"/>
              </w:rPr>
              <w:t>Transportation vocabulary, asking questions</w:t>
            </w:r>
          </w:p>
        </w:tc>
      </w:tr>
      <w:tr w:rsidR="0033281E" w:rsidRPr="00422511">
        <w:trPr>
          <w:trHeight w:val="361"/>
        </w:trPr>
        <w:tc>
          <w:tcPr>
            <w:tcW w:w="4976" w:type="dxa"/>
            <w:gridSpan w:val="3"/>
          </w:tcPr>
          <w:p w:rsidR="0033281E" w:rsidRPr="0093351D" w:rsidRDefault="0033281E" w:rsidP="0093351D">
            <w:pPr>
              <w:rPr>
                <w:rFonts w:ascii="Times New Roman" w:hAnsi="Times New Roman" w:cs="Times New Roman"/>
              </w:rPr>
            </w:pPr>
            <w:r w:rsidRPr="00572639">
              <w:rPr>
                <w:rFonts w:ascii="Times New Roman" w:hAnsi="Times New Roman" w:cs="Times New Roman"/>
              </w:rPr>
              <w:t>Ask for and follow directions</w:t>
            </w:r>
          </w:p>
        </w:tc>
        <w:tc>
          <w:tcPr>
            <w:tcW w:w="4589" w:type="dxa"/>
            <w:vAlign w:val="center"/>
          </w:tcPr>
          <w:p w:rsidR="0033281E" w:rsidRPr="00422511" w:rsidRDefault="0033281E" w:rsidP="00F20B4A">
            <w:pPr>
              <w:rPr>
                <w:lang w:val="es-ES"/>
              </w:rPr>
            </w:pPr>
            <w:r w:rsidRPr="00422511">
              <w:rPr>
                <w:lang w:val="es-ES"/>
              </w:rPr>
              <w:t xml:space="preserve">Recognize commands </w:t>
            </w:r>
          </w:p>
          <w:p w:rsidR="0033281E" w:rsidRPr="00422511" w:rsidRDefault="0033281E" w:rsidP="00F20B4A">
            <w:pPr>
              <w:rPr>
                <w:lang w:val="es-ES"/>
              </w:rPr>
            </w:pPr>
          </w:p>
          <w:p w:rsidR="0033281E" w:rsidRPr="00422511" w:rsidRDefault="0033281E" w:rsidP="00F20B4A">
            <w:pPr>
              <w:rPr>
                <w:lang w:val="es-ES"/>
              </w:rPr>
            </w:pPr>
            <w:r w:rsidRPr="00422511">
              <w:rPr>
                <w:lang w:val="es-ES"/>
              </w:rPr>
              <w:t xml:space="preserve">Interrogatives </w:t>
            </w:r>
          </w:p>
          <w:p w:rsidR="0033281E" w:rsidRPr="00422511" w:rsidRDefault="0033281E" w:rsidP="00F20B4A">
            <w:pPr>
              <w:rPr>
                <w:lang w:val="es-ES"/>
              </w:rPr>
            </w:pPr>
          </w:p>
          <w:p w:rsidR="0033281E" w:rsidRPr="0033281E" w:rsidRDefault="0033281E" w:rsidP="00F20B4A">
            <w:pPr>
              <w:rPr>
                <w:lang w:val="es-EC"/>
              </w:rPr>
            </w:pPr>
            <w:r w:rsidRPr="0093351D">
              <w:rPr>
                <w:lang w:val="es-EC"/>
              </w:rPr>
              <w:t>Prepositions (a la, al, de la, del, de los, de las, delante de, cerca de, lejos de, a la izquierda de, a la derecha de, todo derecho, enfrente de, detras de)</w:t>
            </w:r>
          </w:p>
        </w:tc>
      </w:tr>
      <w:tr w:rsidR="0033281E" w:rsidRPr="0033281E">
        <w:trPr>
          <w:trHeight w:val="361"/>
        </w:trPr>
        <w:tc>
          <w:tcPr>
            <w:tcW w:w="4976" w:type="dxa"/>
            <w:gridSpan w:val="3"/>
          </w:tcPr>
          <w:p w:rsidR="0033281E" w:rsidRPr="00572639" w:rsidRDefault="0033281E" w:rsidP="0093351D">
            <w:pPr>
              <w:rPr>
                <w:rFonts w:ascii="Times New Roman" w:hAnsi="Times New Roman" w:cs="Times New Roman"/>
              </w:rPr>
            </w:pPr>
            <w:r w:rsidRPr="00572639">
              <w:rPr>
                <w:rFonts w:ascii="Times New Roman" w:hAnsi="Times New Roman" w:cs="Times New Roman"/>
              </w:rPr>
              <w:t>Determine an itinerary for the trip</w:t>
            </w:r>
          </w:p>
        </w:tc>
        <w:tc>
          <w:tcPr>
            <w:tcW w:w="4589" w:type="dxa"/>
          </w:tcPr>
          <w:p w:rsidR="0033281E" w:rsidRDefault="0033281E" w:rsidP="0033281E">
            <w:r>
              <w:t>Ordinal numbers and sequencing</w:t>
            </w:r>
          </w:p>
          <w:p w:rsidR="0033281E" w:rsidRDefault="0033281E" w:rsidP="0033281E"/>
          <w:p w:rsidR="0033281E" w:rsidRPr="003A2700" w:rsidRDefault="0033281E" w:rsidP="0033281E">
            <w:r w:rsidRPr="00422511">
              <w:t>Ir + a + verb</w:t>
            </w:r>
          </w:p>
        </w:tc>
      </w:tr>
      <w:tr w:rsidR="0033281E">
        <w:trPr>
          <w:trHeight w:val="361"/>
        </w:trPr>
        <w:tc>
          <w:tcPr>
            <w:tcW w:w="4976" w:type="dxa"/>
            <w:gridSpan w:val="3"/>
          </w:tcPr>
          <w:p w:rsidR="0033281E" w:rsidRPr="00572639" w:rsidRDefault="0033281E" w:rsidP="0033281E">
            <w:pPr>
              <w:rPr>
                <w:rFonts w:ascii="Times New Roman" w:hAnsi="Times New Roman" w:cs="Times New Roman"/>
              </w:rPr>
            </w:pPr>
            <w:r w:rsidRPr="00572639">
              <w:rPr>
                <w:rFonts w:ascii="Times New Roman" w:hAnsi="Times New Roman" w:cs="Times New Roman"/>
              </w:rPr>
              <w:t>Packing for vacation</w:t>
            </w:r>
          </w:p>
        </w:tc>
        <w:tc>
          <w:tcPr>
            <w:tcW w:w="4589" w:type="dxa"/>
          </w:tcPr>
          <w:p w:rsidR="0033281E" w:rsidRPr="003A2700" w:rsidRDefault="0033281E">
            <w:r>
              <w:t>Review  noun – adjective agreement</w:t>
            </w:r>
          </w:p>
        </w:tc>
      </w:tr>
      <w:tr w:rsidR="0033281E">
        <w:trPr>
          <w:trHeight w:val="361"/>
        </w:trPr>
        <w:tc>
          <w:tcPr>
            <w:tcW w:w="4976" w:type="dxa"/>
            <w:gridSpan w:val="3"/>
          </w:tcPr>
          <w:p w:rsidR="0033281E" w:rsidRPr="0093351D" w:rsidRDefault="009E7406" w:rsidP="0033281E">
            <w:pPr>
              <w:rPr>
                <w:rFonts w:ascii="Times New Roman" w:hAnsi="Times New Roman" w:cs="Times New Roman"/>
              </w:rPr>
            </w:pPr>
            <w:r>
              <w:rPr>
                <w:rFonts w:ascii="Times New Roman" w:hAnsi="Times New Roman" w:cs="Times New Roman"/>
              </w:rPr>
              <w:t>Order food in</w:t>
            </w:r>
            <w:r w:rsidR="0033281E" w:rsidRPr="00572639">
              <w:rPr>
                <w:rFonts w:ascii="Times New Roman" w:hAnsi="Times New Roman" w:cs="Times New Roman"/>
              </w:rPr>
              <w:t xml:space="preserve"> restaurants for lunch and dinner</w:t>
            </w:r>
          </w:p>
        </w:tc>
        <w:tc>
          <w:tcPr>
            <w:tcW w:w="4589" w:type="dxa"/>
          </w:tcPr>
          <w:p w:rsidR="0033281E" w:rsidRDefault="0033281E">
            <w:r>
              <w:t>Servir, pedir, dar</w:t>
            </w:r>
          </w:p>
          <w:p w:rsidR="009E7406" w:rsidRDefault="009E7406"/>
          <w:p w:rsidR="009E7406" w:rsidRPr="003A2700" w:rsidRDefault="009E7406">
            <w:r>
              <w:t xml:space="preserve">Gustar and gustar-like verbs </w:t>
            </w:r>
          </w:p>
        </w:tc>
      </w:tr>
      <w:tr w:rsidR="0033281E" w:rsidRPr="0033281E">
        <w:trPr>
          <w:trHeight w:val="361"/>
        </w:trPr>
        <w:tc>
          <w:tcPr>
            <w:tcW w:w="4976" w:type="dxa"/>
            <w:gridSpan w:val="3"/>
          </w:tcPr>
          <w:p w:rsidR="0033281E" w:rsidRPr="0093351D" w:rsidRDefault="0033281E" w:rsidP="0033281E">
            <w:pPr>
              <w:rPr>
                <w:rFonts w:ascii="Times New Roman" w:hAnsi="Times New Roman" w:cs="Times New Roman"/>
              </w:rPr>
            </w:pPr>
            <w:r w:rsidRPr="00572639">
              <w:rPr>
                <w:rFonts w:ascii="Times New Roman" w:hAnsi="Times New Roman" w:cs="Times New Roman"/>
              </w:rPr>
              <w:t>Make purchases in markets and other stores</w:t>
            </w:r>
          </w:p>
        </w:tc>
        <w:tc>
          <w:tcPr>
            <w:tcW w:w="4589" w:type="dxa"/>
          </w:tcPr>
          <w:p w:rsidR="0033281E" w:rsidRDefault="009E7406">
            <w:r>
              <w:t>Expressions of courtesy</w:t>
            </w:r>
          </w:p>
          <w:p w:rsidR="009E7406" w:rsidRPr="0033281E" w:rsidRDefault="009E7406">
            <w:bookmarkStart w:id="8" w:name="_GoBack"/>
            <w:bookmarkEnd w:id="8"/>
          </w:p>
        </w:tc>
      </w:tr>
      <w:tr w:rsidR="0033281E">
        <w:trPr>
          <w:trHeight w:val="361"/>
        </w:trPr>
        <w:tc>
          <w:tcPr>
            <w:tcW w:w="4976" w:type="dxa"/>
            <w:gridSpan w:val="3"/>
          </w:tcPr>
          <w:p w:rsidR="0033281E" w:rsidRPr="0093351D" w:rsidRDefault="0033281E" w:rsidP="0033281E">
            <w:pPr>
              <w:rPr>
                <w:rFonts w:ascii="Times New Roman" w:hAnsi="Times New Roman" w:cs="Times New Roman"/>
              </w:rPr>
            </w:pPr>
            <w:r w:rsidRPr="00572639">
              <w:rPr>
                <w:rFonts w:ascii="Times New Roman" w:hAnsi="Times New Roman" w:cs="Times New Roman"/>
              </w:rPr>
              <w:t xml:space="preserve">Interview others about their travel experiences and describe your vacation to others. </w:t>
            </w:r>
          </w:p>
        </w:tc>
        <w:tc>
          <w:tcPr>
            <w:tcW w:w="4589" w:type="dxa"/>
          </w:tcPr>
          <w:p w:rsidR="0033281E" w:rsidRPr="003A2700" w:rsidRDefault="009E7406">
            <w:r>
              <w:t>Preterito, imprerfecto</w:t>
            </w:r>
          </w:p>
        </w:tc>
      </w:tr>
      <w:tr w:rsidR="0033281E">
        <w:trPr>
          <w:trHeight w:val="637"/>
        </w:trPr>
        <w:tc>
          <w:tcPr>
            <w:tcW w:w="9565" w:type="dxa"/>
            <w:gridSpan w:val="4"/>
            <w:shd w:val="clear" w:color="auto" w:fill="FFFF00"/>
            <w:vAlign w:val="center"/>
          </w:tcPr>
          <w:p w:rsidR="0033281E" w:rsidRPr="008953DF" w:rsidRDefault="0033281E" w:rsidP="001C4C00">
            <w:pPr>
              <w:jc w:val="center"/>
              <w:rPr>
                <w:b/>
              </w:rPr>
            </w:pPr>
            <w:r w:rsidRPr="001C4C00">
              <w:rPr>
                <w:b/>
              </w:rPr>
              <w:t xml:space="preserve"> Assessment Evidence</w:t>
            </w:r>
          </w:p>
        </w:tc>
      </w:tr>
      <w:tr w:rsidR="0033281E">
        <w:trPr>
          <w:trHeight w:val="361"/>
        </w:trPr>
        <w:tc>
          <w:tcPr>
            <w:tcW w:w="9565" w:type="dxa"/>
            <w:gridSpan w:val="4"/>
            <w:shd w:val="clear" w:color="auto" w:fill="D9D9D9" w:themeFill="background1" w:themeFillShade="D9"/>
          </w:tcPr>
          <w:p w:rsidR="0033281E" w:rsidRPr="001C4C00" w:rsidRDefault="0033281E" w:rsidP="001C4C00">
            <w:pPr>
              <w:jc w:val="center"/>
              <w:rPr>
                <w:b/>
              </w:rPr>
            </w:pPr>
            <w:r w:rsidRPr="001C4C00">
              <w:rPr>
                <w:b/>
              </w:rPr>
              <w:t>Performance Task Summary</w:t>
            </w:r>
          </w:p>
          <w:p w:rsidR="0033281E" w:rsidRPr="001C4C00" w:rsidRDefault="0033281E" w:rsidP="001C4C00">
            <w:pPr>
              <w:jc w:val="center"/>
              <w:rPr>
                <w:b/>
              </w:rPr>
            </w:pPr>
            <w:r w:rsidRPr="001C4C00">
              <w:rPr>
                <w:b/>
              </w:rPr>
              <w:t>(Integrated Performance Assessment)</w:t>
            </w:r>
          </w:p>
        </w:tc>
      </w:tr>
      <w:tr w:rsidR="0033281E">
        <w:trPr>
          <w:cantSplit/>
          <w:trHeight w:val="361"/>
        </w:trPr>
        <w:tc>
          <w:tcPr>
            <w:tcW w:w="1850" w:type="dxa"/>
            <w:shd w:val="clear" w:color="auto" w:fill="D9D9D9" w:themeFill="background1" w:themeFillShade="D9"/>
            <w:vAlign w:val="center"/>
          </w:tcPr>
          <w:p w:rsidR="0033281E" w:rsidRDefault="0033281E" w:rsidP="000464A9">
            <w:r>
              <w:t>Interpretive</w:t>
            </w:r>
          </w:p>
        </w:tc>
        <w:tc>
          <w:tcPr>
            <w:tcW w:w="7715" w:type="dxa"/>
            <w:gridSpan w:val="3"/>
            <w:shd w:val="clear" w:color="auto" w:fill="auto"/>
          </w:tcPr>
          <w:p w:rsidR="0033281E" w:rsidRPr="009B121F" w:rsidRDefault="0033281E" w:rsidP="009E7406">
            <w:r>
              <w:t xml:space="preserve">Read two authentic travel brochures, and decide which brochure promotes the vacation that </w:t>
            </w:r>
            <w:r>
              <w:rPr>
                <w:i/>
              </w:rPr>
              <w:t>would</w:t>
            </w:r>
            <w:r>
              <w:t xml:space="preserve"> be of most interest to you. </w:t>
            </w:r>
            <w:r w:rsidR="009E7406">
              <w:t xml:space="preserve"> Write an e-mail to a friend explaining </w:t>
            </w:r>
            <w:r>
              <w:t>which you would like to go on/ which you would prefer</w:t>
            </w:r>
            <w:r w:rsidR="009E7406">
              <w:t xml:space="preserve"> and why</w:t>
            </w:r>
            <w:r>
              <w:t xml:space="preserve">, and what you would want to do on that trip. </w:t>
            </w:r>
          </w:p>
        </w:tc>
      </w:tr>
      <w:tr w:rsidR="0033281E">
        <w:trPr>
          <w:cantSplit/>
          <w:trHeight w:val="361"/>
        </w:trPr>
        <w:tc>
          <w:tcPr>
            <w:tcW w:w="1850" w:type="dxa"/>
            <w:shd w:val="clear" w:color="auto" w:fill="D9D9D9" w:themeFill="background1" w:themeFillShade="D9"/>
            <w:vAlign w:val="center"/>
          </w:tcPr>
          <w:p w:rsidR="0033281E" w:rsidRDefault="0033281E" w:rsidP="000464A9">
            <w:r>
              <w:t>Interpersonal</w:t>
            </w:r>
          </w:p>
        </w:tc>
        <w:tc>
          <w:tcPr>
            <w:tcW w:w="7715" w:type="dxa"/>
            <w:gridSpan w:val="3"/>
            <w:shd w:val="clear" w:color="auto" w:fill="auto"/>
          </w:tcPr>
          <w:p w:rsidR="0033281E" w:rsidRDefault="0033281E" w:rsidP="00927776">
            <w:r>
              <w:t xml:space="preserve">Interview a classmate about their imaginary trip </w:t>
            </w:r>
            <w:r w:rsidR="00927776">
              <w:t>to the place they chose from the brochure readings</w:t>
            </w:r>
            <w:r>
              <w:t xml:space="preserve">. Include how you got there, what you brought, lodging, activities, what you ate, and what you did. Discuss daily activities while on trip as well as specific events they experienced.  </w:t>
            </w:r>
          </w:p>
        </w:tc>
      </w:tr>
      <w:tr w:rsidR="0033281E">
        <w:trPr>
          <w:cantSplit/>
          <w:trHeight w:val="361"/>
        </w:trPr>
        <w:tc>
          <w:tcPr>
            <w:tcW w:w="1850" w:type="dxa"/>
            <w:shd w:val="clear" w:color="auto" w:fill="D9D9D9" w:themeFill="background1" w:themeFillShade="D9"/>
            <w:vAlign w:val="center"/>
          </w:tcPr>
          <w:p w:rsidR="0033281E" w:rsidRDefault="0033281E" w:rsidP="000464A9">
            <w:r>
              <w:t>Presentational</w:t>
            </w:r>
          </w:p>
        </w:tc>
        <w:tc>
          <w:tcPr>
            <w:tcW w:w="7715" w:type="dxa"/>
            <w:gridSpan w:val="3"/>
            <w:shd w:val="clear" w:color="auto" w:fill="auto"/>
          </w:tcPr>
          <w:p w:rsidR="0033281E" w:rsidRDefault="0033281E" w:rsidP="00927776">
            <w:r>
              <w:t xml:space="preserve">Create a short video </w:t>
            </w:r>
            <w:r w:rsidR="00927776">
              <w:t xml:space="preserve">blog about your trip. </w:t>
            </w:r>
            <w:r>
              <w:t>In video, describe to audience the site, and</w:t>
            </w:r>
            <w:r w:rsidR="00927776">
              <w:t xml:space="preserve"> what you did there</w:t>
            </w:r>
            <w:r>
              <w:t>. Using</w:t>
            </w:r>
            <w:r w:rsidR="00927776">
              <w:t xml:space="preserve"> basic conditional expressions</w:t>
            </w:r>
            <w:r>
              <w:t xml:space="preserve">, give recommendations as to where viewers should go, </w:t>
            </w:r>
            <w:r w:rsidR="00927776">
              <w:t xml:space="preserve">and what they could do. </w:t>
            </w:r>
          </w:p>
        </w:tc>
      </w:tr>
      <w:tr w:rsidR="0033281E">
        <w:trPr>
          <w:trHeight w:val="538"/>
        </w:trPr>
        <w:tc>
          <w:tcPr>
            <w:tcW w:w="4976" w:type="dxa"/>
            <w:gridSpan w:val="3"/>
            <w:shd w:val="clear" w:color="auto" w:fill="D9D9D9" w:themeFill="background1" w:themeFillShade="D9"/>
            <w:vAlign w:val="center"/>
          </w:tcPr>
          <w:p w:rsidR="0033281E" w:rsidRPr="00BE012C" w:rsidRDefault="0033281E" w:rsidP="00BE012C">
            <w:pPr>
              <w:jc w:val="center"/>
              <w:rPr>
                <w:b/>
              </w:rPr>
            </w:pPr>
            <w:r>
              <w:rPr>
                <w:b/>
              </w:rPr>
              <w:t>Formative Assessments</w:t>
            </w:r>
          </w:p>
        </w:tc>
        <w:tc>
          <w:tcPr>
            <w:tcW w:w="4589" w:type="dxa"/>
            <w:shd w:val="clear" w:color="auto" w:fill="D9D9D9" w:themeFill="background1" w:themeFillShade="D9"/>
            <w:vAlign w:val="center"/>
          </w:tcPr>
          <w:p w:rsidR="0033281E" w:rsidRPr="00BE012C" w:rsidRDefault="0033281E" w:rsidP="00BE012C">
            <w:pPr>
              <w:jc w:val="center"/>
              <w:rPr>
                <w:b/>
              </w:rPr>
            </w:pPr>
            <w:r>
              <w:rPr>
                <w:b/>
              </w:rPr>
              <w:t>Other Summative Assessments</w:t>
            </w:r>
          </w:p>
        </w:tc>
      </w:tr>
      <w:tr w:rsidR="0033281E">
        <w:trPr>
          <w:trHeight w:val="361"/>
        </w:trPr>
        <w:tc>
          <w:tcPr>
            <w:tcW w:w="4976" w:type="dxa"/>
            <w:gridSpan w:val="3"/>
            <w:shd w:val="clear" w:color="auto" w:fill="auto"/>
          </w:tcPr>
          <w:p w:rsidR="0033281E" w:rsidRDefault="0033281E" w:rsidP="005F73AC">
            <w:r>
              <w:t>-Open-air market shopping activity</w:t>
            </w:r>
          </w:p>
          <w:p w:rsidR="0033281E" w:rsidRDefault="0033281E" w:rsidP="005F73AC">
            <w:r>
              <w:t>-Create a map of your hometown from the perspective of your home, and give directions to get from home to school, using prepositions.</w:t>
            </w:r>
          </w:p>
          <w:p w:rsidR="0033281E" w:rsidRDefault="0033281E" w:rsidP="005F73AC">
            <w:r>
              <w:t xml:space="preserve">-Create a Voki presenting about one place of interest and “selling” it to audience. </w:t>
            </w:r>
          </w:p>
          <w:p w:rsidR="0033281E" w:rsidRDefault="0033281E" w:rsidP="008E136F">
            <w:r>
              <w:t xml:space="preserve">-Comment on other students Voki’s as to whether they would like to go to the places described. </w:t>
            </w:r>
          </w:p>
          <w:p w:rsidR="0033281E" w:rsidRDefault="0033281E" w:rsidP="008E136F">
            <w:r>
              <w:t xml:space="preserve">-Write a postcards, e-mails, or blogposts about:  </w:t>
            </w:r>
          </w:p>
          <w:p w:rsidR="0033281E" w:rsidRDefault="0033281E" w:rsidP="00DF0A70">
            <w:pPr>
              <w:pStyle w:val="ListParagraph"/>
              <w:numPr>
                <w:ilvl w:val="0"/>
                <w:numId w:val="20"/>
                <w:numberingChange w:id="9" w:author="Terrill Laura" w:date="2012-05-21T22:42:00Z" w:original=""/>
              </w:numPr>
            </w:pPr>
            <w:r>
              <w:t>what you needed to bring for your trip</w:t>
            </w:r>
          </w:p>
          <w:p w:rsidR="0033281E" w:rsidRDefault="0033281E" w:rsidP="00DF0A70">
            <w:pPr>
              <w:pStyle w:val="ListParagraph"/>
              <w:numPr>
                <w:ilvl w:val="0"/>
                <w:numId w:val="20"/>
                <w:numberingChange w:id="10" w:author="Terrill Laura" w:date="2012-05-21T22:42:00Z" w:original=""/>
              </w:numPr>
            </w:pPr>
            <w:r>
              <w:t>your restaurant dining experience</w:t>
            </w:r>
          </w:p>
          <w:p w:rsidR="0033281E" w:rsidRDefault="0033281E" w:rsidP="00DF0A70">
            <w:pPr>
              <w:pStyle w:val="ListParagraph"/>
              <w:numPr>
                <w:ilvl w:val="0"/>
                <w:numId w:val="20"/>
                <w:numberingChange w:id="11" w:author="Terrill Laura" w:date="2012-05-21T22:42:00Z" w:original=""/>
              </w:numPr>
            </w:pPr>
            <w:r>
              <w:t>your market shopping experience</w:t>
            </w:r>
          </w:p>
          <w:p w:rsidR="0033281E" w:rsidRDefault="0033281E" w:rsidP="00DF0A70">
            <w:pPr>
              <w:pStyle w:val="ListParagraph"/>
              <w:numPr>
                <w:ilvl w:val="0"/>
                <w:numId w:val="20"/>
                <w:numberingChange w:id="12" w:author="Terrill Laura" w:date="2012-05-21T22:42:00Z" w:original=""/>
              </w:numPr>
            </w:pPr>
            <w:r>
              <w:t>your lodging and arrival at destination</w:t>
            </w:r>
          </w:p>
          <w:p w:rsidR="0033281E" w:rsidRDefault="0033281E" w:rsidP="00DF0A70">
            <w:pPr>
              <w:pStyle w:val="ListParagraph"/>
            </w:pPr>
            <w:r>
              <w:t>(teacher discretion/choice of topics)</w:t>
            </w:r>
          </w:p>
          <w:p w:rsidR="0033281E" w:rsidRPr="00BE012C" w:rsidRDefault="0033281E" w:rsidP="008E136F">
            <w:r>
              <w:t xml:space="preserve">  </w:t>
            </w:r>
          </w:p>
        </w:tc>
        <w:tc>
          <w:tcPr>
            <w:tcW w:w="4589" w:type="dxa"/>
            <w:shd w:val="clear" w:color="auto" w:fill="auto"/>
          </w:tcPr>
          <w:p w:rsidR="0033281E" w:rsidRPr="00BE012C" w:rsidRDefault="0033281E" w:rsidP="00150729">
            <w:r>
              <w:t xml:space="preserve">-Write a review of a restaurant. </w:t>
            </w:r>
          </w:p>
          <w:p w:rsidR="0033281E" w:rsidRDefault="0033281E" w:rsidP="008E136F">
            <w:r>
              <w:t xml:space="preserve">-Read information given on authentic travel website, and 3 profiles or blogs written by different potential travelers. Evaluate for traveler the vacation would be most appropriate, and give reasons why (in English). </w:t>
            </w:r>
          </w:p>
          <w:p w:rsidR="0033281E" w:rsidRPr="00BE012C" w:rsidRDefault="0033281E" w:rsidP="008E136F">
            <w:r>
              <w:t xml:space="preserve">-Compare and contrast your everyday vacation activities and routine with a classmate who you have just “run into” on your vacation. </w:t>
            </w:r>
          </w:p>
        </w:tc>
      </w:tr>
      <w:tr w:rsidR="0033281E">
        <w:trPr>
          <w:trHeight w:val="538"/>
        </w:trPr>
        <w:tc>
          <w:tcPr>
            <w:tcW w:w="9565" w:type="dxa"/>
            <w:gridSpan w:val="4"/>
            <w:shd w:val="solid" w:color="FFFF00" w:fill="FF0000"/>
            <w:vAlign w:val="center"/>
          </w:tcPr>
          <w:p w:rsidR="0033281E" w:rsidRPr="00AF6698" w:rsidRDefault="0033281E" w:rsidP="00AF6698">
            <w:pPr>
              <w:jc w:val="center"/>
            </w:pPr>
            <w:r w:rsidRPr="00BE012C">
              <w:t>Learning Activities</w:t>
            </w:r>
          </w:p>
        </w:tc>
      </w:tr>
      <w:tr w:rsidR="0033281E">
        <w:trPr>
          <w:trHeight w:val="538"/>
        </w:trPr>
        <w:tc>
          <w:tcPr>
            <w:tcW w:w="9565" w:type="dxa"/>
            <w:gridSpan w:val="4"/>
            <w:shd w:val="clear" w:color="auto" w:fill="auto"/>
            <w:vAlign w:val="center"/>
          </w:tcPr>
          <w:p w:rsidR="0033281E" w:rsidRPr="003A2700" w:rsidRDefault="0033281E" w:rsidP="00AF6698">
            <w:r>
              <w:t xml:space="preserve">-Double-entry journal responding to daily or frequent prompts, and reflecting on their achievement of learning objectives. </w:t>
            </w:r>
          </w:p>
          <w:p w:rsidR="0033281E" w:rsidRDefault="0033281E" w:rsidP="00AF6698">
            <w:pPr>
              <w:rPr>
                <w:rFonts w:cs="Verdana"/>
                <w:szCs w:val="22"/>
                <w:lang w:bidi="en-US"/>
              </w:rPr>
            </w:pPr>
            <w:r>
              <w:rPr>
                <w:rFonts w:cs="Verdana"/>
                <w:szCs w:val="22"/>
                <w:lang w:bidi="en-US"/>
              </w:rPr>
              <w:t xml:space="preserve">-Practice interviews and un-scripted conversations; some with teacher feedback. </w:t>
            </w:r>
          </w:p>
          <w:p w:rsidR="0033281E" w:rsidRDefault="0033281E" w:rsidP="00AF6698">
            <w:pPr>
              <w:rPr>
                <w:rFonts w:cs="Verdana"/>
                <w:szCs w:val="22"/>
                <w:lang w:bidi="en-US"/>
              </w:rPr>
            </w:pPr>
            <w:r>
              <w:rPr>
                <w:rFonts w:cs="Verdana"/>
                <w:szCs w:val="22"/>
                <w:lang w:bidi="en-US"/>
              </w:rPr>
              <w:t xml:space="preserve">-Order food in a restaurant simulation. </w:t>
            </w:r>
          </w:p>
          <w:p w:rsidR="0033281E" w:rsidRDefault="0033281E" w:rsidP="00AF6698">
            <w:pPr>
              <w:rPr>
                <w:rFonts w:cs="Verdana"/>
                <w:szCs w:val="22"/>
                <w:lang w:bidi="en-US"/>
              </w:rPr>
            </w:pPr>
            <w:r>
              <w:rPr>
                <w:rFonts w:cs="Verdana"/>
                <w:szCs w:val="22"/>
                <w:lang w:bidi="en-US"/>
              </w:rPr>
              <w:t>-Read map and give directions to partner</w:t>
            </w:r>
          </w:p>
          <w:p w:rsidR="0033281E" w:rsidRDefault="0033281E" w:rsidP="00AF6698">
            <w:pPr>
              <w:rPr>
                <w:rFonts w:cs="Verdana"/>
                <w:szCs w:val="22"/>
                <w:lang w:bidi="en-US"/>
              </w:rPr>
            </w:pPr>
            <w:r>
              <w:rPr>
                <w:rFonts w:cs="Verdana"/>
                <w:szCs w:val="22"/>
                <w:lang w:bidi="en-US"/>
              </w:rPr>
              <w:t xml:space="preserve">-Direct partner (who may be blindfolded) to different locations around class or school. </w:t>
            </w:r>
          </w:p>
          <w:p w:rsidR="0033281E" w:rsidRDefault="0033281E" w:rsidP="00AF6698">
            <w:pPr>
              <w:rPr>
                <w:rFonts w:cs="Verdana"/>
                <w:szCs w:val="22"/>
                <w:lang w:bidi="en-US"/>
              </w:rPr>
            </w:pPr>
            <w:r>
              <w:rPr>
                <w:rFonts w:cs="Verdana"/>
                <w:szCs w:val="22"/>
                <w:lang w:bidi="en-US"/>
              </w:rPr>
              <w:t xml:space="preserve">-Read menu and choose foods that you would like. Also choose foods for others based on their preferences and dietary restrictions. </w:t>
            </w:r>
          </w:p>
          <w:p w:rsidR="0033281E" w:rsidRDefault="0033281E" w:rsidP="00AF6698">
            <w:pPr>
              <w:rPr>
                <w:rFonts w:cs="Verdana"/>
                <w:szCs w:val="22"/>
                <w:lang w:bidi="en-US"/>
              </w:rPr>
            </w:pPr>
            <w:r>
              <w:rPr>
                <w:rFonts w:cs="Verdana"/>
                <w:szCs w:val="22"/>
                <w:lang w:bidi="en-US"/>
              </w:rPr>
              <w:t xml:space="preserve">-listen to traveler describing their travel activities, complete comprehension activities.  Based on information, predict other activities that traveler might also like to do. </w:t>
            </w:r>
          </w:p>
          <w:p w:rsidR="0033281E" w:rsidRDefault="0033281E" w:rsidP="00AF6698">
            <w:pPr>
              <w:rPr>
                <w:rFonts w:cs="Verdana"/>
                <w:szCs w:val="22"/>
                <w:lang w:bidi="en-US"/>
              </w:rPr>
            </w:pPr>
            <w:r>
              <w:rPr>
                <w:rFonts w:cs="Verdana"/>
                <w:szCs w:val="22"/>
                <w:lang w:bidi="en-US"/>
              </w:rPr>
              <w:t xml:space="preserve">-Listen to local giving directions from one location to another. Complete comprehension activities and/or draw route described on map given. </w:t>
            </w:r>
          </w:p>
          <w:p w:rsidR="0033281E" w:rsidRPr="003A2700" w:rsidRDefault="0033281E" w:rsidP="00AF6698">
            <w:pPr>
              <w:rPr>
                <w:rFonts w:cs="Verdana"/>
                <w:szCs w:val="22"/>
                <w:lang w:bidi="en-US"/>
              </w:rPr>
            </w:pPr>
            <w:r>
              <w:rPr>
                <w:rFonts w:cs="Verdana"/>
                <w:szCs w:val="22"/>
                <w:lang w:bidi="en-US"/>
              </w:rPr>
              <w:t>-Describe the various foods you ate throughout your trip (using adjectives, with attention to noun-adjective agreement).</w:t>
            </w:r>
          </w:p>
          <w:p w:rsidR="0033281E" w:rsidRPr="00BE012C" w:rsidRDefault="0033281E" w:rsidP="00AF6698">
            <w:pPr>
              <w:jc w:val="center"/>
            </w:pPr>
          </w:p>
        </w:tc>
      </w:tr>
      <w:tr w:rsidR="0033281E">
        <w:trPr>
          <w:trHeight w:val="538"/>
        </w:trPr>
        <w:tc>
          <w:tcPr>
            <w:tcW w:w="9565" w:type="dxa"/>
            <w:gridSpan w:val="4"/>
            <w:shd w:val="solid" w:color="FFFF00" w:fill="auto"/>
            <w:vAlign w:val="center"/>
          </w:tcPr>
          <w:p w:rsidR="0033281E" w:rsidRPr="003A2700" w:rsidRDefault="0033281E" w:rsidP="006962FC">
            <w:pPr>
              <w:jc w:val="center"/>
            </w:pPr>
            <w:r w:rsidRPr="006962FC">
              <w:t>Resources</w:t>
            </w:r>
          </w:p>
        </w:tc>
      </w:tr>
      <w:tr w:rsidR="0033281E">
        <w:trPr>
          <w:trHeight w:val="538"/>
        </w:trPr>
        <w:tc>
          <w:tcPr>
            <w:tcW w:w="9565" w:type="dxa"/>
            <w:gridSpan w:val="4"/>
            <w:shd w:val="clear" w:color="auto" w:fill="auto"/>
            <w:vAlign w:val="center"/>
          </w:tcPr>
          <w:p w:rsidR="0033281E" w:rsidRDefault="0033281E" w:rsidP="00AF6698"/>
          <w:p w:rsidR="0033281E" w:rsidRDefault="0033281E" w:rsidP="00AF6698"/>
          <w:p w:rsidR="0033281E" w:rsidRPr="003A2700" w:rsidRDefault="0033281E" w:rsidP="00AF6698"/>
        </w:tc>
      </w:tr>
    </w:tbl>
    <w:p w:rsidR="000B7F32" w:rsidRPr="004D4008" w:rsidRDefault="000B7F32" w:rsidP="004D4008"/>
    <w:sectPr w:rsidR="000B7F32" w:rsidRPr="004D4008" w:rsidSect="00203689">
      <w:pgSz w:w="12240" w:h="15840"/>
      <w:pgMar w:top="720" w:right="1440" w:bottom="720" w:left="1440" w:gutter="0"/>
      <w:docGrid w:linePitch="326"/>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3C0F1C"/>
    <w:multiLevelType w:val="hybridMultilevel"/>
    <w:tmpl w:val="5CEA088C"/>
    <w:lvl w:ilvl="0" w:tplc="B97694AE">
      <w:start w:val="8"/>
      <w:numFmt w:val="bullet"/>
      <w:lvlText w:val=""/>
      <w:lvlJc w:val="left"/>
      <w:pPr>
        <w:ind w:left="720" w:hanging="360"/>
      </w:pPr>
      <w:rPr>
        <w:rFonts w:ascii="Symbol" w:eastAsiaTheme="minorHAnsi" w:hAnsi="Symbol"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10">
    <w:nsid w:val="507E4155"/>
    <w:multiLevelType w:val="hybridMultilevel"/>
    <w:tmpl w:val="5AE68EE8"/>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556A7B6F"/>
    <w:multiLevelType w:val="hybridMultilevel"/>
    <w:tmpl w:val="354AB252"/>
    <w:lvl w:ilvl="0" w:tplc="860E6DD2">
      <w:start w:val="8"/>
      <w:numFmt w:val="bullet"/>
      <w:lvlText w:val=""/>
      <w:lvlJc w:val="left"/>
      <w:pPr>
        <w:ind w:left="720" w:hanging="360"/>
      </w:pPr>
      <w:rPr>
        <w:rFonts w:ascii="Symbol" w:eastAsiaTheme="minorHAnsi" w:hAnsi="Symbol"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4">
    <w:nsid w:val="601D73E0"/>
    <w:multiLevelType w:val="hybridMultilevel"/>
    <w:tmpl w:val="5362570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6CB237AB"/>
    <w:multiLevelType w:val="hybridMultilevel"/>
    <w:tmpl w:val="6F745792"/>
    <w:lvl w:ilvl="0" w:tplc="860E6DD2">
      <w:start w:val="8"/>
      <w:numFmt w:val="bullet"/>
      <w:lvlText w:val=""/>
      <w:lvlJc w:val="left"/>
      <w:pPr>
        <w:ind w:left="720" w:hanging="360"/>
      </w:pPr>
      <w:rPr>
        <w:rFonts w:ascii="Symbol" w:eastAsiaTheme="minorHAnsi" w:hAnsi="Symbol"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174750"/>
    <w:multiLevelType w:val="hybridMultilevel"/>
    <w:tmpl w:val="F5102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19">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19"/>
  </w:num>
  <w:num w:numId="3">
    <w:abstractNumId w:val="13"/>
  </w:num>
  <w:num w:numId="4">
    <w:abstractNumId w:val="3"/>
  </w:num>
  <w:num w:numId="5">
    <w:abstractNumId w:val="6"/>
  </w:num>
  <w:num w:numId="6">
    <w:abstractNumId w:val="4"/>
  </w:num>
  <w:num w:numId="7">
    <w:abstractNumId w:val="5"/>
  </w:num>
  <w:num w:numId="8">
    <w:abstractNumId w:val="7"/>
  </w:num>
  <w:num w:numId="9">
    <w:abstractNumId w:val="8"/>
  </w:num>
  <w:num w:numId="10">
    <w:abstractNumId w:val="0"/>
  </w:num>
  <w:num w:numId="11">
    <w:abstractNumId w:val="18"/>
  </w:num>
  <w:num w:numId="12">
    <w:abstractNumId w:val="2"/>
  </w:num>
  <w:num w:numId="13">
    <w:abstractNumId w:val="17"/>
  </w:num>
  <w:num w:numId="14">
    <w:abstractNumId w:val="12"/>
  </w:num>
  <w:num w:numId="15">
    <w:abstractNumId w:val="14"/>
  </w:num>
  <w:num w:numId="16">
    <w:abstractNumId w:val="10"/>
  </w:num>
  <w:num w:numId="17">
    <w:abstractNumId w:val="16"/>
  </w:num>
  <w:num w:numId="18">
    <w:abstractNumId w:val="1"/>
  </w:num>
  <w:num w:numId="19">
    <w:abstractNumId w:val="15"/>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0B7F32"/>
    <w:rsid w:val="000416AD"/>
    <w:rsid w:val="000464A9"/>
    <w:rsid w:val="000569DF"/>
    <w:rsid w:val="000816D3"/>
    <w:rsid w:val="000927CE"/>
    <w:rsid w:val="00092C2D"/>
    <w:rsid w:val="000A06AA"/>
    <w:rsid w:val="000B7F32"/>
    <w:rsid w:val="000E697C"/>
    <w:rsid w:val="00122762"/>
    <w:rsid w:val="0014106E"/>
    <w:rsid w:val="00150729"/>
    <w:rsid w:val="001C4C00"/>
    <w:rsid w:val="00203689"/>
    <w:rsid w:val="002D2623"/>
    <w:rsid w:val="002F2147"/>
    <w:rsid w:val="0033281E"/>
    <w:rsid w:val="00422511"/>
    <w:rsid w:val="00445095"/>
    <w:rsid w:val="00494341"/>
    <w:rsid w:val="004C4F5E"/>
    <w:rsid w:val="004D4008"/>
    <w:rsid w:val="005725BA"/>
    <w:rsid w:val="0057718E"/>
    <w:rsid w:val="005847C9"/>
    <w:rsid w:val="005A45F0"/>
    <w:rsid w:val="005F73AC"/>
    <w:rsid w:val="0062268B"/>
    <w:rsid w:val="006962FC"/>
    <w:rsid w:val="00777251"/>
    <w:rsid w:val="00837CB1"/>
    <w:rsid w:val="0086562A"/>
    <w:rsid w:val="008953DF"/>
    <w:rsid w:val="008E136F"/>
    <w:rsid w:val="00927776"/>
    <w:rsid w:val="0093351D"/>
    <w:rsid w:val="009B121F"/>
    <w:rsid w:val="009E7406"/>
    <w:rsid w:val="00A07441"/>
    <w:rsid w:val="00A4446A"/>
    <w:rsid w:val="00AF6698"/>
    <w:rsid w:val="00BE012C"/>
    <w:rsid w:val="00C40242"/>
    <w:rsid w:val="00CA7F8E"/>
    <w:rsid w:val="00D21EED"/>
    <w:rsid w:val="00D31EF4"/>
    <w:rsid w:val="00DF0A70"/>
    <w:rsid w:val="00E35974"/>
    <w:rsid w:val="00F20B4A"/>
  </w:rsids>
  <m:mathPr>
    <m:mathFont m:val="Abadi MT Condensed Extra Bold"/>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3</Pages>
  <Words>726</Words>
  <Characters>4143</Characters>
  <Application>Microsoft Macintosh Word</Application>
  <DocSecurity>0</DocSecurity>
  <Lines>34</Lines>
  <Paragraphs>8</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5087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Terrill Laura</cp:lastModifiedBy>
  <cp:revision>8</cp:revision>
  <dcterms:created xsi:type="dcterms:W3CDTF">2012-03-22T12:47:00Z</dcterms:created>
  <dcterms:modified xsi:type="dcterms:W3CDTF">2012-05-22T02:43:00Z</dcterms:modified>
</cp:coreProperties>
</file>